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3E42A6" w:rsidDel="002176F8" w:rsidTr="002176F8">
        <w:trPr>
          <w:del w:id="0" w:author="Kostelecká Miluše" w:date="2022-08-03T13:57:00Z"/>
        </w:trPr>
        <w:tc>
          <w:tcPr>
            <w:tcW w:w="10348" w:type="dxa"/>
            <w:shd w:val="clear" w:color="auto" w:fill="FABF8F" w:themeFill="accent6" w:themeFillTint="99"/>
          </w:tcPr>
          <w:p w:rsidR="006A49C0" w:rsidRPr="003E42A6" w:rsidDel="002176F8" w:rsidRDefault="006A49C0" w:rsidP="00AB177F">
            <w:pPr>
              <w:spacing w:before="120" w:after="120"/>
              <w:jc w:val="center"/>
              <w:rPr>
                <w:del w:id="1" w:author="Kostelecká Miluše" w:date="2022-08-03T13:57:00Z"/>
                <w:rFonts w:ascii="Arial" w:hAnsi="Arial" w:cs="Arial"/>
                <w:b/>
                <w:sz w:val="20"/>
              </w:rPr>
            </w:pPr>
            <w:del w:id="2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 xml:space="preserve">KRYCÍ LIST NABÍDKY </w:delText>
              </w:r>
              <w:r w:rsidR="00AB177F" w:rsidRPr="003E42A6" w:rsidDel="002176F8">
                <w:rPr>
                  <w:rFonts w:ascii="Arial" w:hAnsi="Arial" w:cs="Arial"/>
                  <w:b/>
                  <w:sz w:val="20"/>
                </w:rPr>
                <w:delText>ÚČASTNÍKA</w:delText>
              </w:r>
            </w:del>
          </w:p>
        </w:tc>
      </w:tr>
    </w:tbl>
    <w:p w:rsidR="006A49C0" w:rsidRPr="003E42A6" w:rsidDel="002176F8" w:rsidRDefault="006A49C0" w:rsidP="0038288D">
      <w:pPr>
        <w:jc w:val="center"/>
        <w:rPr>
          <w:del w:id="3" w:author="Kostelecká Miluše" w:date="2022-08-03T13:57:00Z"/>
          <w:rFonts w:ascii="Arial" w:hAnsi="Arial" w:cs="Arial"/>
          <w:b/>
          <w:sz w:val="20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3E42A6" w:rsidDel="002176F8" w:rsidTr="00254B7B">
        <w:trPr>
          <w:del w:id="4" w:author="Kostelecká Miluše" w:date="2022-08-03T13:57:00Z"/>
        </w:trPr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3E42A6" w:rsidDel="002176F8" w:rsidRDefault="007E3050" w:rsidP="00ED0218">
            <w:pPr>
              <w:spacing w:before="120" w:after="120"/>
              <w:jc w:val="center"/>
              <w:rPr>
                <w:del w:id="5" w:author="Kostelecká Miluše" w:date="2022-08-03T13:57:00Z"/>
                <w:rFonts w:ascii="Arial" w:hAnsi="Arial" w:cs="Arial"/>
                <w:b/>
                <w:sz w:val="20"/>
              </w:rPr>
            </w:pPr>
            <w:del w:id="6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 xml:space="preserve">1. </w:delText>
              </w:r>
              <w:r w:rsidR="00D93015" w:rsidRPr="003E42A6" w:rsidDel="002176F8">
                <w:rPr>
                  <w:rFonts w:ascii="Arial" w:hAnsi="Arial" w:cs="Arial"/>
                  <w:b/>
                  <w:sz w:val="20"/>
                </w:rPr>
                <w:delText>V</w:delText>
              </w:r>
              <w:r w:rsidR="00060217" w:rsidRPr="003E42A6" w:rsidDel="002176F8">
                <w:rPr>
                  <w:rFonts w:ascii="Arial" w:hAnsi="Arial" w:cs="Arial"/>
                  <w:b/>
                  <w:sz w:val="20"/>
                </w:rPr>
                <w:delText>eřejná zakázka</w:delText>
              </w:r>
              <w:r w:rsidR="00ED1749" w:rsidRPr="003E42A6" w:rsidDel="002176F8">
                <w:rPr>
                  <w:rFonts w:ascii="Arial" w:hAnsi="Arial" w:cs="Arial"/>
                  <w:b/>
                  <w:sz w:val="20"/>
                </w:rPr>
                <w:delText xml:space="preserve"> </w:delText>
              </w:r>
              <w:r w:rsidR="00AC3F63" w:rsidRPr="003E42A6" w:rsidDel="002176F8">
                <w:rPr>
                  <w:rFonts w:ascii="Arial" w:hAnsi="Arial" w:cs="Arial"/>
                  <w:b/>
                  <w:sz w:val="20"/>
                </w:rPr>
                <w:delText>malého rozsahu</w:delText>
              </w:r>
            </w:del>
          </w:p>
        </w:tc>
      </w:tr>
      <w:tr w:rsidR="00490E89" w:rsidRPr="003E42A6" w:rsidDel="002176F8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7" w:author="Kostelecká Miluše" w:date="2022-08-03T13:57:00Z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Del="002176F8" w:rsidRDefault="00490E89" w:rsidP="00084D30">
            <w:pPr>
              <w:spacing w:before="40" w:after="40"/>
              <w:rPr>
                <w:del w:id="8" w:author="Kostelecká Miluše" w:date="2022-08-03T13:57:00Z"/>
                <w:rFonts w:ascii="Arial" w:hAnsi="Arial" w:cs="Arial"/>
                <w:b/>
                <w:sz w:val="20"/>
              </w:rPr>
            </w:pPr>
            <w:del w:id="9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Název zakázky</w:delText>
              </w:r>
            </w:del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490E89" w:rsidRPr="003E42A6" w:rsidDel="002176F8" w:rsidRDefault="00490E89" w:rsidP="00084D30">
            <w:pPr>
              <w:overflowPunct/>
              <w:spacing w:before="120" w:after="120"/>
              <w:jc w:val="center"/>
              <w:textAlignment w:val="auto"/>
              <w:rPr>
                <w:del w:id="10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DF4E98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11" w:author="Kostelecká Miluše" w:date="2022-08-03T13:57:00Z"/>
        </w:trPr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3E42A6" w:rsidDel="002176F8" w:rsidRDefault="00AC3F63" w:rsidP="00B54577">
            <w:pPr>
              <w:overflowPunct/>
              <w:spacing w:before="40" w:after="40"/>
              <w:jc w:val="both"/>
              <w:textAlignment w:val="auto"/>
              <w:rPr>
                <w:del w:id="12" w:author="Kostelecká Miluše" w:date="2022-08-03T13:57:00Z"/>
                <w:rFonts w:ascii="Arial" w:hAnsi="Arial" w:cs="Arial"/>
                <w:bCs/>
                <w:sz w:val="20"/>
              </w:rPr>
            </w:pPr>
            <w:del w:id="13" w:author="Kostelecká Miluše" w:date="2022-08-03T13:57:00Z">
              <w:r w:rsidRPr="003E42A6" w:rsidDel="002176F8">
                <w:rPr>
                  <w:rFonts w:ascii="Arial" w:hAnsi="Arial" w:cs="Arial"/>
                  <w:bCs/>
                  <w:sz w:val="20"/>
                </w:rPr>
                <w:delTex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delText>
              </w:r>
              <w:r w:rsidR="004E7117" w:rsidRPr="003E42A6" w:rsidDel="002176F8">
                <w:rPr>
                  <w:rFonts w:ascii="Arial" w:hAnsi="Arial" w:cs="Arial"/>
                  <w:bCs/>
                  <w:sz w:val="20"/>
                </w:rPr>
                <w:delText>.</w:delText>
              </w:r>
            </w:del>
          </w:p>
        </w:tc>
      </w:tr>
      <w:tr w:rsidR="00490E89" w:rsidRPr="003E42A6" w:rsidDel="002176F8" w:rsidTr="00084D30">
        <w:trPr>
          <w:del w:id="14" w:author="Kostelecká Miluše" w:date="2022-08-03T13:57:00Z"/>
        </w:trPr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490E89" w:rsidRPr="003E42A6" w:rsidDel="002176F8" w:rsidRDefault="00490E89" w:rsidP="00490E89">
            <w:pPr>
              <w:keepNext/>
              <w:spacing w:before="120" w:after="120"/>
              <w:jc w:val="center"/>
              <w:rPr>
                <w:del w:id="15" w:author="Kostelecká Miluše" w:date="2022-08-03T13:57:00Z"/>
                <w:rFonts w:ascii="Arial" w:hAnsi="Arial" w:cs="Arial"/>
                <w:b/>
                <w:sz w:val="20"/>
              </w:rPr>
            </w:pPr>
            <w:del w:id="16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2. Identifikační údaje zadavatele</w:delText>
              </w:r>
            </w:del>
          </w:p>
        </w:tc>
      </w:tr>
      <w:tr w:rsidR="00490E89" w:rsidRPr="003E42A6" w:rsidDel="002176F8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17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Del="002176F8" w:rsidRDefault="00490E89" w:rsidP="00084D30">
            <w:pPr>
              <w:spacing w:before="60" w:after="60"/>
              <w:rPr>
                <w:del w:id="18" w:author="Kostelecká Miluše" w:date="2022-08-03T13:57:00Z"/>
                <w:rFonts w:ascii="Arial" w:hAnsi="Arial" w:cs="Arial"/>
                <w:b/>
                <w:sz w:val="20"/>
              </w:rPr>
            </w:pPr>
            <w:del w:id="19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Obchodní firma/Název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Del="002176F8" w:rsidRDefault="00490E89" w:rsidP="00084D30">
            <w:pPr>
              <w:spacing w:before="60" w:after="60"/>
              <w:jc w:val="both"/>
              <w:rPr>
                <w:del w:id="20" w:author="Kostelecká Miluše" w:date="2022-08-03T13:57:00Z"/>
                <w:rFonts w:ascii="Arial" w:hAnsi="Arial" w:cs="Arial"/>
                <w:sz w:val="20"/>
              </w:rPr>
            </w:pPr>
            <w:del w:id="21" w:author="Kostelecká Miluše" w:date="2022-08-03T13:57:00Z">
              <w:r w:rsidRPr="003E42A6" w:rsidDel="002176F8">
                <w:rPr>
                  <w:rFonts w:ascii="Arial" w:hAnsi="Arial" w:cs="Arial"/>
                  <w:sz w:val="20"/>
                </w:rPr>
                <w:delText>Krajská správa a údržba silnic Vysočiny, příspěvková organizace</w:delText>
              </w:r>
            </w:del>
          </w:p>
        </w:tc>
      </w:tr>
      <w:tr w:rsidR="00490E89" w:rsidRPr="003E42A6" w:rsidDel="002176F8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22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Del="002176F8" w:rsidRDefault="00490E89" w:rsidP="00084D30">
            <w:pPr>
              <w:spacing w:before="60" w:after="60"/>
              <w:rPr>
                <w:del w:id="23" w:author="Kostelecká Miluše" w:date="2022-08-03T13:57:00Z"/>
                <w:rFonts w:ascii="Arial" w:hAnsi="Arial" w:cs="Arial"/>
                <w:b/>
                <w:sz w:val="20"/>
              </w:rPr>
            </w:pPr>
            <w:del w:id="24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Sídlo/Místo podnikání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Del="002176F8" w:rsidRDefault="00490E89" w:rsidP="00084D30">
            <w:pPr>
              <w:spacing w:before="60" w:after="60"/>
              <w:jc w:val="both"/>
              <w:rPr>
                <w:del w:id="25" w:author="Kostelecká Miluše" w:date="2022-08-03T13:57:00Z"/>
                <w:rFonts w:ascii="Arial" w:hAnsi="Arial" w:cs="Arial"/>
                <w:sz w:val="20"/>
              </w:rPr>
            </w:pPr>
            <w:del w:id="26" w:author="Kostelecká Miluše" w:date="2022-08-03T13:57:00Z">
              <w:r w:rsidRPr="003E42A6" w:rsidDel="002176F8">
                <w:rPr>
                  <w:rFonts w:ascii="Arial" w:hAnsi="Arial" w:cs="Arial"/>
                  <w:sz w:val="20"/>
                </w:rPr>
                <w:delText>Kosovská 1122/16, 586 01 Jihlava</w:delText>
              </w:r>
            </w:del>
          </w:p>
        </w:tc>
      </w:tr>
      <w:tr w:rsidR="00490E89" w:rsidRPr="003E42A6" w:rsidDel="002176F8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27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Del="002176F8" w:rsidRDefault="00490E89" w:rsidP="00084D30">
            <w:pPr>
              <w:spacing w:before="60" w:after="60"/>
              <w:rPr>
                <w:del w:id="28" w:author="Kostelecká Miluše" w:date="2022-08-03T13:57:00Z"/>
                <w:rFonts w:ascii="Arial" w:hAnsi="Arial" w:cs="Arial"/>
                <w:b/>
                <w:sz w:val="20"/>
              </w:rPr>
            </w:pPr>
            <w:del w:id="29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IČO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Del="002176F8" w:rsidRDefault="00490E89" w:rsidP="00084D30">
            <w:pPr>
              <w:spacing w:before="60" w:after="60"/>
              <w:jc w:val="both"/>
              <w:rPr>
                <w:del w:id="30" w:author="Kostelecká Miluše" w:date="2022-08-03T13:57:00Z"/>
                <w:rFonts w:ascii="Arial" w:hAnsi="Arial" w:cs="Arial"/>
                <w:sz w:val="20"/>
              </w:rPr>
            </w:pPr>
            <w:del w:id="31" w:author="Kostelecká Miluše" w:date="2022-08-03T13:57:00Z">
              <w:r w:rsidRPr="003E42A6" w:rsidDel="002176F8">
                <w:rPr>
                  <w:rFonts w:ascii="Arial" w:hAnsi="Arial" w:cs="Arial"/>
                  <w:sz w:val="20"/>
                </w:rPr>
                <w:delText>000 90 450</w:delText>
              </w:r>
            </w:del>
          </w:p>
        </w:tc>
      </w:tr>
      <w:tr w:rsidR="00490E89" w:rsidRPr="003E42A6" w:rsidDel="002176F8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32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Del="002176F8" w:rsidRDefault="00490E89" w:rsidP="00084D30">
            <w:pPr>
              <w:spacing w:before="60" w:after="60"/>
              <w:rPr>
                <w:del w:id="33" w:author="Kostelecká Miluše" w:date="2022-08-03T13:57:00Z"/>
                <w:rFonts w:ascii="Arial" w:hAnsi="Arial" w:cs="Arial"/>
                <w:b/>
                <w:sz w:val="20"/>
              </w:rPr>
            </w:pPr>
            <w:del w:id="34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Osoba zastupující zadavatele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Del="002176F8" w:rsidRDefault="00490E89" w:rsidP="00084D30">
            <w:pPr>
              <w:spacing w:before="60" w:after="60"/>
              <w:jc w:val="both"/>
              <w:rPr>
                <w:del w:id="35" w:author="Kostelecká Miluše" w:date="2022-08-03T13:57:00Z"/>
                <w:rFonts w:ascii="Arial" w:hAnsi="Arial" w:cs="Arial"/>
                <w:sz w:val="20"/>
              </w:rPr>
            </w:pPr>
            <w:del w:id="36" w:author="Kostelecká Miluše" w:date="2022-08-03T13:57:00Z">
              <w:r w:rsidRPr="003E42A6" w:rsidDel="002176F8">
                <w:rPr>
                  <w:rFonts w:ascii="Arial" w:hAnsi="Arial" w:cs="Arial"/>
                  <w:sz w:val="20"/>
                </w:rPr>
                <w:delText>Ing. Radovan Necid, ředitel</w:delText>
              </w:r>
            </w:del>
          </w:p>
        </w:tc>
      </w:tr>
      <w:tr w:rsidR="003E42A6" w:rsidRPr="003E42A6" w:rsidDel="002176F8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37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42A6" w:rsidRPr="003E42A6" w:rsidDel="002176F8" w:rsidRDefault="003E42A6" w:rsidP="00084D30">
            <w:pPr>
              <w:spacing w:before="60" w:after="60"/>
              <w:rPr>
                <w:del w:id="38" w:author="Kostelecká Miluše" w:date="2022-08-03T13:57:00Z"/>
                <w:rFonts w:ascii="Arial" w:hAnsi="Arial" w:cs="Arial"/>
                <w:b/>
                <w:sz w:val="20"/>
              </w:rPr>
            </w:pPr>
            <w:del w:id="39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Název zakázky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3E42A6" w:rsidRPr="003E42A6" w:rsidDel="002176F8" w:rsidRDefault="00144C71" w:rsidP="00084D30">
            <w:pPr>
              <w:spacing w:before="60" w:after="60"/>
              <w:jc w:val="both"/>
              <w:rPr>
                <w:del w:id="40" w:author="Kostelecká Miluše" w:date="2022-08-03T13:57:00Z"/>
                <w:rFonts w:ascii="Arial" w:hAnsi="Arial" w:cs="Arial"/>
                <w:sz w:val="20"/>
              </w:rPr>
            </w:pPr>
            <w:del w:id="41" w:author="Kostelecká Miluše" w:date="2022-08-03T13:57:00Z">
              <w:r w:rsidRPr="00581F9F" w:rsidDel="002176F8">
                <w:rPr>
                  <w:rFonts w:asciiTheme="minorHAnsi" w:hAnsiTheme="minorHAnsi" w:cstheme="minorHAnsi"/>
                  <w:b/>
                  <w:szCs w:val="24"/>
                  <w:highlight w:val="cyan"/>
                </w:rPr>
                <w:delText>„doplní účastník“</w:delText>
              </w:r>
            </w:del>
          </w:p>
        </w:tc>
      </w:tr>
      <w:tr w:rsidR="007E3050" w:rsidRPr="003E42A6" w:rsidDel="002176F8" w:rsidTr="00254B7B">
        <w:trPr>
          <w:del w:id="42" w:author="Kostelecká Miluše" w:date="2022-08-03T13:57:00Z"/>
        </w:trPr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3E42A6" w:rsidDel="002176F8" w:rsidRDefault="007E3050" w:rsidP="00ED0218">
            <w:pPr>
              <w:keepNext/>
              <w:spacing w:before="120" w:after="120"/>
              <w:jc w:val="center"/>
              <w:rPr>
                <w:del w:id="43" w:author="Kostelecká Miluše" w:date="2022-08-03T13:57:00Z"/>
                <w:rFonts w:ascii="Arial" w:hAnsi="Arial" w:cs="Arial"/>
                <w:b/>
                <w:sz w:val="20"/>
              </w:rPr>
            </w:pPr>
            <w:del w:id="44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 xml:space="preserve">3. Identifikační údaje </w:delText>
              </w:r>
              <w:r w:rsidR="00ED0218" w:rsidRPr="003E42A6" w:rsidDel="002176F8">
                <w:rPr>
                  <w:rFonts w:ascii="Arial" w:hAnsi="Arial" w:cs="Arial"/>
                  <w:b/>
                  <w:sz w:val="20"/>
                </w:rPr>
                <w:delText xml:space="preserve">účastníka </w:delText>
              </w:r>
            </w:del>
          </w:p>
        </w:tc>
      </w:tr>
      <w:tr w:rsidR="007E3050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45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3E42A6" w:rsidDel="002176F8" w:rsidRDefault="007E3050" w:rsidP="00872FE2">
            <w:pPr>
              <w:spacing w:before="60" w:after="60"/>
              <w:rPr>
                <w:del w:id="46" w:author="Kostelecká Miluše" w:date="2022-08-03T13:57:00Z"/>
                <w:rFonts w:ascii="Arial" w:hAnsi="Arial" w:cs="Arial"/>
                <w:b/>
                <w:sz w:val="20"/>
              </w:rPr>
            </w:pPr>
            <w:del w:id="47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Obchodní firma/Název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3E42A6" w:rsidDel="002176F8" w:rsidRDefault="007E3050" w:rsidP="00872FE2">
            <w:pPr>
              <w:spacing w:before="60" w:after="60"/>
              <w:jc w:val="both"/>
              <w:rPr>
                <w:del w:id="48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FA6C35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49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3E42A6" w:rsidDel="002176F8" w:rsidRDefault="00DF4E98" w:rsidP="00872FE2">
            <w:pPr>
              <w:spacing w:before="60" w:after="60"/>
              <w:rPr>
                <w:del w:id="50" w:author="Kostelecká Miluše" w:date="2022-08-03T13:57:00Z"/>
                <w:rFonts w:ascii="Arial" w:hAnsi="Arial" w:cs="Arial"/>
                <w:b/>
                <w:sz w:val="20"/>
              </w:rPr>
            </w:pPr>
            <w:del w:id="51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Sídlo/Místo podnikání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3E42A6" w:rsidDel="002176F8" w:rsidRDefault="00FA6C35" w:rsidP="00872FE2">
            <w:pPr>
              <w:spacing w:before="60" w:after="60"/>
              <w:jc w:val="both"/>
              <w:rPr>
                <w:del w:id="52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4670AB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53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3E42A6" w:rsidDel="002176F8" w:rsidRDefault="004670AB" w:rsidP="00872FE2">
            <w:pPr>
              <w:spacing w:before="60" w:after="60"/>
              <w:rPr>
                <w:del w:id="54" w:author="Kostelecká Miluše" w:date="2022-08-03T13:57:00Z"/>
                <w:rFonts w:ascii="Arial" w:hAnsi="Arial" w:cs="Arial"/>
                <w:b/>
                <w:sz w:val="20"/>
              </w:rPr>
            </w:pPr>
            <w:del w:id="55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Jméno  a funkce statutárního orgánu účastníka řízení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3E42A6" w:rsidDel="002176F8" w:rsidRDefault="004670AB" w:rsidP="00872FE2">
            <w:pPr>
              <w:spacing w:before="60" w:after="60"/>
              <w:jc w:val="both"/>
              <w:rPr>
                <w:del w:id="56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57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Del="002176F8" w:rsidRDefault="00180E71" w:rsidP="00872FE2">
            <w:pPr>
              <w:spacing w:before="60" w:after="60"/>
              <w:rPr>
                <w:del w:id="58" w:author="Kostelecká Miluše" w:date="2022-08-03T13:57:00Z"/>
                <w:rFonts w:ascii="Arial" w:hAnsi="Arial" w:cs="Arial"/>
                <w:b/>
                <w:sz w:val="20"/>
              </w:rPr>
            </w:pPr>
            <w:del w:id="59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IČO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Del="002176F8" w:rsidRDefault="00180E71" w:rsidP="00872FE2">
            <w:pPr>
              <w:spacing w:before="60" w:after="60"/>
              <w:jc w:val="both"/>
              <w:rPr>
                <w:del w:id="60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  <w:del w:id="61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Del="002176F8" w:rsidRDefault="00180E71" w:rsidP="00872FE2">
            <w:pPr>
              <w:spacing w:before="60" w:after="60"/>
              <w:rPr>
                <w:del w:id="62" w:author="Kostelecká Miluše" w:date="2022-08-03T13:57:00Z"/>
                <w:rFonts w:ascii="Arial" w:hAnsi="Arial" w:cs="Arial"/>
                <w:b/>
                <w:sz w:val="20"/>
              </w:rPr>
            </w:pPr>
            <w:del w:id="63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DIČ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Del="002176F8" w:rsidRDefault="00180E71" w:rsidP="00872FE2">
            <w:pPr>
              <w:spacing w:before="60" w:after="60"/>
              <w:jc w:val="both"/>
              <w:rPr>
                <w:del w:id="64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65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Del="002176F8" w:rsidRDefault="00180E71" w:rsidP="00872FE2">
            <w:pPr>
              <w:spacing w:before="60" w:after="60"/>
              <w:rPr>
                <w:del w:id="66" w:author="Kostelecká Miluše" w:date="2022-08-03T13:57:00Z"/>
                <w:rFonts w:ascii="Arial" w:hAnsi="Arial" w:cs="Arial"/>
                <w:b/>
                <w:sz w:val="20"/>
              </w:rPr>
            </w:pPr>
            <w:del w:id="67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Korespondenční adresa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Del="002176F8" w:rsidRDefault="00180E71" w:rsidP="00872FE2">
            <w:pPr>
              <w:spacing w:before="60" w:after="60"/>
              <w:jc w:val="both"/>
              <w:rPr>
                <w:del w:id="68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69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Del="002176F8" w:rsidRDefault="00180E71" w:rsidP="00872FE2">
            <w:pPr>
              <w:spacing w:before="40" w:after="40"/>
              <w:rPr>
                <w:del w:id="70" w:author="Kostelecká Miluše" w:date="2022-08-03T13:57:00Z"/>
                <w:rFonts w:ascii="Arial" w:hAnsi="Arial" w:cs="Arial"/>
                <w:b/>
                <w:sz w:val="20"/>
              </w:rPr>
            </w:pPr>
            <w:del w:id="71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Kontaktní osoba ve věci zakázky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Del="002176F8" w:rsidRDefault="00180E71" w:rsidP="00180E71">
            <w:pPr>
              <w:spacing w:before="40" w:after="40"/>
              <w:jc w:val="both"/>
              <w:rPr>
                <w:del w:id="72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73" w:author="Kostelecká Miluše" w:date="2022-08-03T13:57:00Z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Del="002176F8" w:rsidRDefault="00180E71" w:rsidP="00872FE2">
            <w:pPr>
              <w:spacing w:before="60" w:after="60"/>
              <w:rPr>
                <w:del w:id="74" w:author="Kostelecká Miluše" w:date="2022-08-03T13:57:00Z"/>
                <w:rFonts w:ascii="Arial" w:hAnsi="Arial" w:cs="Arial"/>
                <w:b/>
                <w:sz w:val="20"/>
              </w:rPr>
            </w:pPr>
            <w:del w:id="75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Email</w:delText>
              </w:r>
            </w:del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Del="002176F8" w:rsidRDefault="00180E71" w:rsidP="00872FE2">
            <w:pPr>
              <w:spacing w:before="60" w:after="60"/>
              <w:jc w:val="both"/>
              <w:rPr>
                <w:del w:id="76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Del="002176F8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del w:id="77" w:author="Kostelecká Miluše" w:date="2022-08-03T13:57:00Z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Del="002176F8" w:rsidRDefault="00180E71" w:rsidP="00872FE2">
            <w:pPr>
              <w:spacing w:before="60" w:after="60"/>
              <w:rPr>
                <w:del w:id="78" w:author="Kostelecká Miluše" w:date="2022-08-03T13:57:00Z"/>
                <w:rFonts w:ascii="Arial" w:hAnsi="Arial" w:cs="Arial"/>
                <w:b/>
                <w:sz w:val="20"/>
              </w:rPr>
            </w:pPr>
            <w:del w:id="79" w:author="Kostelecká Miluše" w:date="2022-08-03T13:57:00Z">
              <w:r w:rsidRPr="003E42A6" w:rsidDel="002176F8">
                <w:rPr>
                  <w:rFonts w:ascii="Arial" w:hAnsi="Arial" w:cs="Arial"/>
                  <w:b/>
                  <w:sz w:val="20"/>
                </w:rPr>
                <w:delText>Tel./fa</w:delText>
              </w:r>
              <w:r w:rsidR="004670AB" w:rsidRPr="003E42A6" w:rsidDel="002176F8">
                <w:rPr>
                  <w:rFonts w:ascii="Arial" w:hAnsi="Arial" w:cs="Arial"/>
                  <w:b/>
                  <w:sz w:val="20"/>
                </w:rPr>
                <w:delText>x</w:delText>
              </w:r>
            </w:del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3E42A6" w:rsidDel="002176F8" w:rsidRDefault="00180E71" w:rsidP="00872FE2">
            <w:pPr>
              <w:spacing w:before="60" w:after="60"/>
              <w:jc w:val="both"/>
              <w:rPr>
                <w:del w:id="80" w:author="Kostelecká Miluše" w:date="2022-08-03T13:57:00Z"/>
                <w:rFonts w:ascii="Arial" w:hAnsi="Arial" w:cs="Arial"/>
                <w:b/>
                <w:sz w:val="20"/>
              </w:rPr>
            </w:pPr>
          </w:p>
        </w:tc>
      </w:tr>
      <w:tr w:rsidR="00490E89" w:rsidRPr="003E42A6" w:rsidDel="002176F8" w:rsidTr="00F0469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  <w:del w:id="81" w:author="Kostelecká Miluše" w:date="2022-08-03T13:57:00Z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3E42A6" w:rsidDel="002176F8" w:rsidRDefault="00490E89" w:rsidP="00260FBE">
            <w:pPr>
              <w:spacing w:before="40" w:after="40"/>
              <w:jc w:val="center"/>
              <w:rPr>
                <w:del w:id="82" w:author="Kostelecká Miluše" w:date="2022-08-03T13:57:00Z"/>
                <w:rFonts w:ascii="Arial" w:hAnsi="Arial" w:cs="Arial"/>
                <w:sz w:val="20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3E42A6" w:rsidDel="002176F8" w:rsidRDefault="00490E89" w:rsidP="00260FBE">
            <w:pPr>
              <w:spacing w:before="40" w:after="40"/>
              <w:jc w:val="center"/>
              <w:rPr>
                <w:del w:id="83" w:author="Kostelecká Miluše" w:date="2022-08-03T13:57:00Z"/>
                <w:rFonts w:ascii="Arial" w:hAnsi="Arial" w:cs="Arial"/>
                <w:sz w:val="20"/>
              </w:rPr>
            </w:pPr>
          </w:p>
        </w:tc>
      </w:tr>
    </w:tbl>
    <w:p w:rsidR="002176F8" w:rsidRDefault="00D05E85" w:rsidP="00DF4E98">
      <w:pPr>
        <w:jc w:val="both"/>
        <w:rPr>
          <w:rFonts w:ascii="Arial" w:hAnsi="Arial" w:cs="Arial"/>
          <w:sz w:val="20"/>
        </w:rPr>
      </w:pPr>
      <w:del w:id="84" w:author="Kostelecká Miluše" w:date="2022-08-03T13:57:00Z">
        <w:r w:rsidRPr="003E42A6" w:rsidDel="002176F8">
          <w:rPr>
            <w:rFonts w:ascii="Arial" w:hAnsi="Arial" w:cs="Arial"/>
            <w:sz w:val="20"/>
          </w:rPr>
          <w:delText>Poznámka: Do krycího listu nelze doplňovat žádné jiné než požadované údaje.</w:delText>
        </w:r>
      </w:del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p w:rsidR="002176F8" w:rsidRDefault="002176F8" w:rsidP="00DF4E98">
      <w:pPr>
        <w:jc w:val="both"/>
        <w:rPr>
          <w:rFonts w:ascii="Arial" w:hAnsi="Arial" w:cs="Arial"/>
          <w:sz w:val="20"/>
        </w:rPr>
      </w:pP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2176F8" w:rsidRPr="00297D8F" w:rsidTr="002176F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707B49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297D8F">
              <w:rPr>
                <w:rFonts w:ascii="Arial" w:hAnsi="Arial" w:cs="Arial"/>
                <w:b/>
                <w:szCs w:val="24"/>
              </w:rPr>
              <w:t xml:space="preserve">KRYCÍ LIST NABÍDKY </w:t>
            </w:r>
            <w:del w:id="85" w:author="Klímová Terezie" w:date="2022-08-04T10:48:00Z">
              <w:r w:rsidRPr="00297D8F" w:rsidDel="00707B49">
                <w:rPr>
                  <w:rFonts w:ascii="Arial" w:hAnsi="Arial" w:cs="Arial"/>
                  <w:b/>
                  <w:szCs w:val="24"/>
                </w:rPr>
                <w:delText>UCHAZEČE</w:delText>
              </w:r>
            </w:del>
            <w:ins w:id="86" w:author="Klímová Terezie" w:date="2022-08-04T10:48:00Z">
              <w:r w:rsidR="00707B49">
                <w:rPr>
                  <w:rFonts w:ascii="Arial" w:hAnsi="Arial" w:cs="Arial"/>
                  <w:b/>
                  <w:szCs w:val="24"/>
                </w:rPr>
                <w:t>ÚČASTNÍKA</w:t>
              </w:r>
            </w:ins>
            <w:bookmarkStart w:id="87" w:name="_GoBack"/>
            <w:bookmarkEnd w:id="87"/>
          </w:p>
        </w:tc>
      </w:tr>
      <w:tr w:rsidR="002176F8" w:rsidRPr="00297D8F" w:rsidTr="002176F8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76F8" w:rsidRPr="00297D8F" w:rsidRDefault="002176F8" w:rsidP="002176F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8D65C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overflowPunct/>
              <w:spacing w:before="120" w:after="12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2176F8" w:rsidRPr="00297D8F" w:rsidTr="0048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6F8" w:rsidRPr="00297D8F" w:rsidRDefault="002176F8" w:rsidP="002176F8">
            <w:pPr>
              <w:overflowPunct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8D65C1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2E17E1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4350BC" w:rsidRDefault="004350BC" w:rsidP="004350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350BC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4350BC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350BC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176F8" w:rsidRPr="00297D8F" w:rsidTr="0048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76F8" w:rsidRPr="00297D8F" w:rsidRDefault="002176F8" w:rsidP="00481FE8">
            <w:pPr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481FE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lastRenderedPageBreak/>
              <w:t xml:space="preserve">3. Identifikační údaje účastníka 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297D8F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297D8F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2176F8" w:rsidRPr="00297D8F" w:rsidRDefault="002E17E1" w:rsidP="002E17E1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2176F8" w:rsidRPr="003E42A6" w:rsidRDefault="002176F8" w:rsidP="00DF4E98">
      <w:pPr>
        <w:jc w:val="both"/>
        <w:rPr>
          <w:rFonts w:ascii="Arial" w:hAnsi="Arial" w:cs="Arial"/>
          <w:sz w:val="20"/>
        </w:rPr>
      </w:pPr>
    </w:p>
    <w:sectPr w:rsidR="002176F8" w:rsidRPr="003E42A6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  <w15:person w15:author="Klímová Terezie">
    <w15:presenceInfo w15:providerId="AD" w15:userId="S-1-5-21-1547814083-1834688084-2493830544-48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4C71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6F8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17E1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2A6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50BC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1FE8"/>
    <w:rsid w:val="00487C48"/>
    <w:rsid w:val="00490E89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07B49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177F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094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AEC48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Klímová Terezie</cp:lastModifiedBy>
  <cp:revision>24</cp:revision>
  <cp:lastPrinted>2020-03-17T07:04:00Z</cp:lastPrinted>
  <dcterms:created xsi:type="dcterms:W3CDTF">2017-10-17T10:00:00Z</dcterms:created>
  <dcterms:modified xsi:type="dcterms:W3CDTF">2022-08-04T08:48:00Z</dcterms:modified>
</cp:coreProperties>
</file>